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2B0D65" w:rsidRDefault="00852BD1">
      <w:pPr>
        <w:rPr>
          <w:b/>
        </w:rPr>
      </w:pPr>
      <w:r>
        <w:rPr>
          <w:b/>
        </w:rPr>
        <w:t>Outdoor Asian WA Chapter Manager</w:t>
      </w:r>
    </w:p>
    <w:p w14:paraId="00000002" w14:textId="77777777" w:rsidR="002B0D65" w:rsidRDefault="002B0D65"/>
    <w:p w14:paraId="00000003" w14:textId="77777777" w:rsidR="002B0D65" w:rsidRDefault="00852BD1">
      <w:r>
        <w:rPr>
          <w:b/>
        </w:rPr>
        <w:t>Background</w:t>
      </w:r>
    </w:p>
    <w:p w14:paraId="00000004" w14:textId="77777777" w:rsidR="002B0D65" w:rsidRDefault="00852BD1">
      <w:r>
        <w:t xml:space="preserve">Outdoor Asian is a national non-profit organization whose mission is to create a diverse and inclusive community of Asian &amp; Pacific Islanders (API) in the outdoors. You can find us through our </w:t>
      </w:r>
      <w:hyperlink r:id="rId8">
        <w:r>
          <w:rPr>
            <w:color w:val="1155CC"/>
            <w:u w:val="single"/>
          </w:rPr>
          <w:t>website</w:t>
        </w:r>
      </w:hyperlink>
      <w:r>
        <w:t xml:space="preserve">, on </w:t>
      </w:r>
      <w:hyperlink r:id="rId9">
        <w:r>
          <w:rPr>
            <w:color w:val="1155CC"/>
            <w:u w:val="single"/>
          </w:rPr>
          <w:t>Facebook</w:t>
        </w:r>
      </w:hyperlink>
      <w:r>
        <w:t xml:space="preserve">, and on </w:t>
      </w:r>
      <w:hyperlink r:id="rId10">
        <w:r>
          <w:rPr>
            <w:color w:val="1155CC"/>
            <w:u w:val="single"/>
          </w:rPr>
          <w:t>Instagram</w:t>
        </w:r>
      </w:hyperlink>
      <w:r>
        <w:t>. Outdoor Asian hosts multiple city/state chapters whose members also present workshops and serve on panels to advocate for diversity, equity, and inclusion in the outdoors.</w:t>
      </w:r>
    </w:p>
    <w:p w14:paraId="00000005" w14:textId="77777777" w:rsidR="002B0D65" w:rsidRDefault="002B0D65"/>
    <w:p w14:paraId="00000006" w14:textId="77777777" w:rsidR="002B0D65" w:rsidRDefault="00852BD1">
      <w:r>
        <w:t xml:space="preserve">The Outdoor Asian WA (OAWA) chapter began offering events to members in the fall of 2018. Through partnerships with local organizations, volunteers planned events where people could build a culturally relevant outdoor community. We prioritize offering activities that are suited to beginners </w:t>
      </w:r>
      <w:proofErr w:type="gramStart"/>
      <w:r>
        <w:t>and also</w:t>
      </w:r>
      <w:proofErr w:type="gramEnd"/>
      <w:r>
        <w:t xml:space="preserve"> families, in-person and virtually. </w:t>
      </w:r>
    </w:p>
    <w:p w14:paraId="00000007" w14:textId="77777777" w:rsidR="002B0D65" w:rsidRDefault="002B0D65"/>
    <w:p w14:paraId="00000008" w14:textId="77777777" w:rsidR="002B0D65" w:rsidRDefault="00852BD1">
      <w:pPr>
        <w:rPr>
          <w:b/>
        </w:rPr>
      </w:pPr>
      <w:r>
        <w:rPr>
          <w:b/>
        </w:rPr>
        <w:t>Role description</w:t>
      </w:r>
    </w:p>
    <w:p w14:paraId="00000009" w14:textId="13B62F22" w:rsidR="002B0D65" w:rsidRDefault="00852BD1">
      <w:r>
        <w:t>This part-time, contract role with a minimum one</w:t>
      </w:r>
      <w:ins w:id="0" w:author="Michelle Benetua" w:date="2022-01-05T14:59:00Z">
        <w:r w:rsidR="00146C32">
          <w:t>-</w:t>
        </w:r>
      </w:ins>
      <w:del w:id="1" w:author="Michelle Benetua" w:date="2022-01-05T14:59:00Z">
        <w:r w:rsidDel="00146C32">
          <w:delText xml:space="preserve"> </w:delText>
        </w:r>
      </w:del>
      <w:r>
        <w:t>year commitment and opportunity to renew. The contract manager will work remotely and collaboratively with lead volunteers to ensure the chapter is fulfilling its mission and vision. The chapter manager takes care of day-to-day operations of the chapter including:</w:t>
      </w:r>
    </w:p>
    <w:p w14:paraId="0000000A" w14:textId="77777777" w:rsidR="002B0D65" w:rsidRDefault="002B0D65"/>
    <w:p w14:paraId="0000000B" w14:textId="77777777" w:rsidR="002B0D65" w:rsidRDefault="00852BD1">
      <w:pPr>
        <w:numPr>
          <w:ilvl w:val="0"/>
          <w:numId w:val="1"/>
        </w:numPr>
      </w:pPr>
      <w:r>
        <w:rPr>
          <w:b/>
        </w:rPr>
        <w:t>Administration and finance (25%)</w:t>
      </w:r>
      <w:r>
        <w:t>: creating and managing annual budgets, ensuring information systems (Google account, Slack) are operating and organized well, and managing data for volunteers and event participants; ensuring funds are disbursed to event coordinators and external vendors monthly.</w:t>
      </w:r>
    </w:p>
    <w:p w14:paraId="0000000C" w14:textId="2DF5F2DE" w:rsidR="002B0D65" w:rsidRDefault="00852BD1">
      <w:pPr>
        <w:numPr>
          <w:ilvl w:val="0"/>
          <w:numId w:val="1"/>
        </w:numPr>
      </w:pPr>
      <w:proofErr w:type="spellStart"/>
      <w:r>
        <w:rPr>
          <w:b/>
        </w:rPr>
        <w:t>Grantwriting</w:t>
      </w:r>
      <w:proofErr w:type="spellEnd"/>
      <w:r>
        <w:rPr>
          <w:b/>
        </w:rPr>
        <w:t xml:space="preserve"> and reporting (25%)</w:t>
      </w:r>
      <w:r>
        <w:t>: assuming primary grant</w:t>
      </w:r>
      <w:ins w:id="2" w:author="Michelle Benetua" w:date="2022-01-05T14:59:00Z">
        <w:r w:rsidR="00146C32">
          <w:t xml:space="preserve"> </w:t>
        </w:r>
      </w:ins>
      <w:r>
        <w:t xml:space="preserve">writing responsibilities including finding relevant grants and being the main point of contact, in </w:t>
      </w:r>
      <w:ins w:id="3" w:author="Michelle Benetua" w:date="2022-01-05T14:56:00Z">
        <w:r w:rsidR="00A37ABE">
          <w:t xml:space="preserve">coordination with </w:t>
        </w:r>
      </w:ins>
      <w:del w:id="4" w:author="Michelle Benetua" w:date="2022-01-05T14:57:00Z">
        <w:r w:rsidDel="00A37ABE">
          <w:delText xml:space="preserve">addition to Shava Lawson of </w:delText>
        </w:r>
      </w:del>
      <w:r>
        <w:t>Seattle Parks Foundation; collecting the necessary information to submit reports to funders and building relationships with current and potential funders.</w:t>
      </w:r>
    </w:p>
    <w:p w14:paraId="0000000D" w14:textId="77777777" w:rsidR="002B0D65" w:rsidRDefault="00852BD1">
      <w:pPr>
        <w:numPr>
          <w:ilvl w:val="0"/>
          <w:numId w:val="1"/>
        </w:numPr>
      </w:pPr>
      <w:r>
        <w:t>I</w:t>
      </w:r>
      <w:r>
        <w:rPr>
          <w:b/>
        </w:rPr>
        <w:t>nternal coordination (20%)</w:t>
      </w:r>
      <w:r>
        <w:t>:</w:t>
      </w:r>
      <w:r>
        <w:rPr>
          <w:b/>
        </w:rPr>
        <w:t xml:space="preserve"> </w:t>
      </w:r>
      <w:r>
        <w:t>Collaborate with programs leads and national team to ensure chapter programming is in alignment with organizational mission and is communicated via our social media channels and website.</w:t>
      </w:r>
    </w:p>
    <w:p w14:paraId="0000000E" w14:textId="490BA14B" w:rsidR="002B0D65" w:rsidRDefault="00852BD1">
      <w:pPr>
        <w:numPr>
          <w:ilvl w:val="0"/>
          <w:numId w:val="1"/>
        </w:numPr>
      </w:pPr>
      <w:r>
        <w:rPr>
          <w:b/>
        </w:rPr>
        <w:t>Fiscal sponsor (15%)</w:t>
      </w:r>
      <w:r>
        <w:t xml:space="preserve">: The chapter manager also liaisons with Outdoor Asian Washington's fiscal sponsor, Seattle Parks </w:t>
      </w:r>
      <w:ins w:id="5" w:author="Michelle Benetua" w:date="2022-01-05T14:57:00Z">
        <w:r w:rsidR="00EA2828">
          <w:t>Foundation</w:t>
        </w:r>
      </w:ins>
      <w:del w:id="6" w:author="Michelle Benetua" w:date="2022-01-05T14:57:00Z">
        <w:r w:rsidDel="00EA2828">
          <w:delText>and Recreation.</w:delText>
        </w:r>
      </w:del>
    </w:p>
    <w:p w14:paraId="0000000F" w14:textId="77777777" w:rsidR="002B0D65" w:rsidRDefault="00852BD1">
      <w:pPr>
        <w:numPr>
          <w:ilvl w:val="0"/>
          <w:numId w:val="1"/>
        </w:numPr>
      </w:pPr>
      <w:r>
        <w:rPr>
          <w:b/>
        </w:rPr>
        <w:t>HR (10%)</w:t>
      </w:r>
      <w:r>
        <w:t xml:space="preserve">: collaborating with program leads to recruit and onboard new volunteers depending on where capacity is needed. </w:t>
      </w:r>
    </w:p>
    <w:p w14:paraId="00000010" w14:textId="77777777" w:rsidR="002B0D65" w:rsidRDefault="00852BD1">
      <w:pPr>
        <w:numPr>
          <w:ilvl w:val="0"/>
          <w:numId w:val="1"/>
        </w:numPr>
      </w:pPr>
      <w:r>
        <w:rPr>
          <w:b/>
        </w:rPr>
        <w:t xml:space="preserve">External communication (5%): </w:t>
      </w:r>
      <w:r>
        <w:t xml:space="preserve">The chapter manager is responsible for monitoring and using </w:t>
      </w:r>
      <w:hyperlink r:id="rId11">
        <w:r>
          <w:rPr>
            <w:color w:val="1155CC"/>
            <w:u w:val="single"/>
          </w:rPr>
          <w:t>washington@outdoorasian.com</w:t>
        </w:r>
      </w:hyperlink>
      <w:r>
        <w:t xml:space="preserve"> to communicate externally.</w:t>
      </w:r>
    </w:p>
    <w:p w14:paraId="00000011" w14:textId="77777777" w:rsidR="002B0D65" w:rsidRDefault="002B0D65"/>
    <w:p w14:paraId="00000012" w14:textId="77777777" w:rsidR="002B0D65" w:rsidRDefault="00852BD1">
      <w:r>
        <w:t xml:space="preserve">The above task percentages are estimates only and may shift from month-to-month or year-to-year. Expect to have an Outdoor Asian WA related meeting 1-2 times per week. </w:t>
      </w:r>
    </w:p>
    <w:p w14:paraId="00000013" w14:textId="77777777" w:rsidR="002B0D65" w:rsidRDefault="002B0D65"/>
    <w:p w14:paraId="00000014" w14:textId="77777777" w:rsidR="002B0D65" w:rsidRDefault="00852BD1">
      <w:pPr>
        <w:rPr>
          <w:b/>
        </w:rPr>
      </w:pPr>
      <w:r>
        <w:rPr>
          <w:b/>
        </w:rPr>
        <w:t>Requirements:</w:t>
      </w:r>
    </w:p>
    <w:p w14:paraId="00000015" w14:textId="77777777" w:rsidR="002B0D65" w:rsidRDefault="00852BD1">
      <w:pPr>
        <w:numPr>
          <w:ilvl w:val="0"/>
          <w:numId w:val="3"/>
        </w:numPr>
      </w:pPr>
      <w:r>
        <w:t>Have reliable internet access and a laptop or computer to fulfill responsibilities</w:t>
      </w:r>
    </w:p>
    <w:p w14:paraId="00000016" w14:textId="77777777" w:rsidR="002B0D65" w:rsidRDefault="00852BD1">
      <w:pPr>
        <w:numPr>
          <w:ilvl w:val="0"/>
          <w:numId w:val="3"/>
        </w:numPr>
      </w:pPr>
      <w:r>
        <w:t>Be able to work approximately 10-15 hours per month</w:t>
      </w:r>
    </w:p>
    <w:p w14:paraId="00000017" w14:textId="77777777" w:rsidR="002B0D65" w:rsidRDefault="00852BD1">
      <w:pPr>
        <w:numPr>
          <w:ilvl w:val="0"/>
          <w:numId w:val="3"/>
        </w:numPr>
      </w:pPr>
      <w:r>
        <w:lastRenderedPageBreak/>
        <w:t>Use Slack and Google Workspace for internal and external communication</w:t>
      </w:r>
    </w:p>
    <w:p w14:paraId="00000018" w14:textId="77777777" w:rsidR="002B0D65" w:rsidRDefault="00852BD1">
      <w:pPr>
        <w:numPr>
          <w:ilvl w:val="0"/>
          <w:numId w:val="3"/>
        </w:numPr>
      </w:pPr>
      <w:r>
        <w:t>Experience with community organizing, volunteer recruitment and management, program management, and/or organizational development</w:t>
      </w:r>
    </w:p>
    <w:p w14:paraId="00000019" w14:textId="77777777" w:rsidR="002B0D65" w:rsidRDefault="00852BD1">
      <w:pPr>
        <w:numPr>
          <w:ilvl w:val="0"/>
          <w:numId w:val="3"/>
        </w:numPr>
      </w:pPr>
      <w:r>
        <w:t>Experience with grant writing and communicating with the public</w:t>
      </w:r>
    </w:p>
    <w:p w14:paraId="0000001A" w14:textId="77777777" w:rsidR="002B0D65" w:rsidRDefault="002B0D65"/>
    <w:p w14:paraId="0000001B" w14:textId="77777777" w:rsidR="002B0D65" w:rsidRDefault="00852BD1">
      <w:r>
        <w:rPr>
          <w:b/>
        </w:rPr>
        <w:t>Compensation:</w:t>
      </w:r>
      <w:r>
        <w:t xml:space="preserve"> This is a contract position without </w:t>
      </w:r>
      <w:commentRangeStart w:id="7"/>
      <w:r>
        <w:t>benefits</w:t>
      </w:r>
      <w:commentRangeEnd w:id="7"/>
      <w:r w:rsidR="007B4B9D">
        <w:rPr>
          <w:rStyle w:val="CommentReference"/>
        </w:rPr>
        <w:commentReference w:id="7"/>
      </w:r>
      <w:r>
        <w:t>.</w:t>
      </w:r>
    </w:p>
    <w:p w14:paraId="0000001C" w14:textId="77777777" w:rsidR="002B0D65" w:rsidRDefault="00852BD1">
      <w:pPr>
        <w:numPr>
          <w:ilvl w:val="0"/>
          <w:numId w:val="2"/>
        </w:numPr>
      </w:pPr>
      <w:r>
        <w:t>Hourly compensation is $35/hour for up to 15 hours per month</w:t>
      </w:r>
    </w:p>
    <w:p w14:paraId="0000001D" w14:textId="77777777" w:rsidR="002B0D65" w:rsidRDefault="00852BD1">
      <w:pPr>
        <w:numPr>
          <w:ilvl w:val="0"/>
          <w:numId w:val="2"/>
        </w:numPr>
      </w:pPr>
      <w:r>
        <w:t>One-time office supply stipend: $100</w:t>
      </w:r>
    </w:p>
    <w:p w14:paraId="0000001E" w14:textId="77777777" w:rsidR="002B0D65" w:rsidRDefault="00852BD1">
      <w:pPr>
        <w:numPr>
          <w:ilvl w:val="0"/>
          <w:numId w:val="4"/>
        </w:numPr>
      </w:pPr>
      <w:r>
        <w:t xml:space="preserve">Pro deals with Outdoor </w:t>
      </w:r>
      <w:proofErr w:type="spellStart"/>
      <w:r>
        <w:t>Prolink</w:t>
      </w:r>
      <w:proofErr w:type="spellEnd"/>
      <w:r>
        <w:t xml:space="preserve">, Cascade Designs, </w:t>
      </w:r>
      <w:proofErr w:type="spellStart"/>
      <w:r>
        <w:t>Petzl</w:t>
      </w:r>
      <w:proofErr w:type="spellEnd"/>
      <w:r>
        <w:t xml:space="preserve"> (typically 30-40% off)</w:t>
      </w:r>
    </w:p>
    <w:p w14:paraId="0000001F" w14:textId="77777777" w:rsidR="002B0D65" w:rsidRDefault="00852BD1">
      <w:pPr>
        <w:numPr>
          <w:ilvl w:val="0"/>
          <w:numId w:val="4"/>
        </w:numPr>
      </w:pPr>
      <w:r>
        <w:t>Potential media exposure and paid speaking opportunities</w:t>
      </w:r>
    </w:p>
    <w:p w14:paraId="00000020" w14:textId="77777777" w:rsidR="002B0D65" w:rsidRDefault="00852BD1">
      <w:pPr>
        <w:numPr>
          <w:ilvl w:val="0"/>
          <w:numId w:val="4"/>
        </w:numPr>
      </w:pPr>
      <w:r>
        <w:t xml:space="preserve">Reimbursement for getting certified or recertified as a WFA/WFR if </w:t>
      </w:r>
      <w:commentRangeStart w:id="8"/>
      <w:r>
        <w:t>needed</w:t>
      </w:r>
      <w:commentRangeEnd w:id="8"/>
      <w:r w:rsidR="002621E7">
        <w:rPr>
          <w:rStyle w:val="CommentReference"/>
        </w:rPr>
        <w:commentReference w:id="8"/>
      </w:r>
    </w:p>
    <w:sectPr w:rsidR="002B0D65">
      <w:pgSz w:w="12240" w:h="15840"/>
      <w:pgMar w:top="1440" w:right="1440" w:bottom="1440" w:left="1440"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7" w:author="Michelle Benetua" w:date="2022-01-05T14:58:00Z" w:initials="MB">
    <w:p w14:paraId="6A7D1968" w14:textId="09C5E8C0" w:rsidR="007B4B9D" w:rsidRDefault="007B4B9D">
      <w:pPr>
        <w:pStyle w:val="CommentText"/>
      </w:pPr>
      <w:r>
        <w:rPr>
          <w:rStyle w:val="CommentReference"/>
        </w:rPr>
        <w:annotationRef/>
      </w:r>
      <w:r w:rsidR="004617EC">
        <w:t xml:space="preserve">Do you want to add that google </w:t>
      </w:r>
      <w:r w:rsidR="00146C32">
        <w:t xml:space="preserve">workspace </w:t>
      </w:r>
      <w:r w:rsidR="004617EC">
        <w:t>accounts are included</w:t>
      </w:r>
      <w:r w:rsidR="00146C32">
        <w:t>?</w:t>
      </w:r>
      <w:r w:rsidR="008125CD">
        <w:t xml:space="preserve"> Is mileage reimbursed for </w:t>
      </w:r>
      <w:r w:rsidR="002621E7">
        <w:t>attending events?</w:t>
      </w:r>
    </w:p>
  </w:comment>
  <w:comment w:id="8" w:author="Michelle Benetua" w:date="2022-01-05T15:00:00Z" w:initials="MB">
    <w:p w14:paraId="39C201C9" w14:textId="465ECA38" w:rsidR="0073260E" w:rsidRDefault="002621E7">
      <w:pPr>
        <w:pStyle w:val="CommentText"/>
      </w:pPr>
      <w:r>
        <w:rPr>
          <w:rStyle w:val="CommentReference"/>
        </w:rPr>
        <w:annotationRef/>
      </w:r>
      <w:r>
        <w:t>Maybe add something about opportunity to</w:t>
      </w:r>
      <w:r w:rsidR="00615670">
        <w:t xml:space="preserve"> connect with a great community in the outdoors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A7D1968" w15:done="0"/>
  <w15:commentEx w15:paraId="39C201C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80309B" w16cex:dateUtc="2022-01-05T22:58:00Z"/>
  <w16cex:commentExtensible w16cex:durableId="2580311B" w16cex:dateUtc="2022-01-05T23: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A7D1968" w16cid:durableId="2580309B"/>
  <w16cid:commentId w16cid:paraId="39C201C9" w16cid:durableId="2580311B"/>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7042B"/>
    <w:multiLevelType w:val="multilevel"/>
    <w:tmpl w:val="44CE19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7834E0F"/>
    <w:multiLevelType w:val="multilevel"/>
    <w:tmpl w:val="BD12EC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45465574"/>
    <w:multiLevelType w:val="multilevel"/>
    <w:tmpl w:val="357424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462714CB"/>
    <w:multiLevelType w:val="multilevel"/>
    <w:tmpl w:val="B01218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3"/>
  </w:num>
  <w:num w:numId="3">
    <w:abstractNumId w:val="2"/>
  </w:num>
  <w:num w:numId="4">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ichelle Benetua">
    <w15:presenceInfo w15:providerId="AD" w15:userId="S::Michelle@seattleparksfoundation.org::e89882c3-6ff9-48b1-9808-8f631ff4e2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0D65"/>
    <w:rsid w:val="00146C32"/>
    <w:rsid w:val="002621E7"/>
    <w:rsid w:val="002B0D65"/>
    <w:rsid w:val="004617EC"/>
    <w:rsid w:val="00615670"/>
    <w:rsid w:val="0073260E"/>
    <w:rsid w:val="007B4B9D"/>
    <w:rsid w:val="008125CD"/>
    <w:rsid w:val="00852BD1"/>
    <w:rsid w:val="00A37ABE"/>
    <w:rsid w:val="00EA28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74233E"/>
  <w15:docId w15:val="{3CCE92FB-D03D-46B7-85AC-5E3E68D32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Revision">
    <w:name w:val="Revision"/>
    <w:hidden/>
    <w:uiPriority w:val="99"/>
    <w:semiHidden/>
    <w:rsid w:val="00A37ABE"/>
    <w:pPr>
      <w:spacing w:line="240" w:lineRule="auto"/>
    </w:pPr>
  </w:style>
  <w:style w:type="character" w:styleId="CommentReference">
    <w:name w:val="annotation reference"/>
    <w:basedOn w:val="DefaultParagraphFont"/>
    <w:uiPriority w:val="99"/>
    <w:semiHidden/>
    <w:unhideWhenUsed/>
    <w:rsid w:val="007B4B9D"/>
    <w:rPr>
      <w:sz w:val="16"/>
      <w:szCs w:val="16"/>
    </w:rPr>
  </w:style>
  <w:style w:type="paragraph" w:styleId="CommentText">
    <w:name w:val="annotation text"/>
    <w:basedOn w:val="Normal"/>
    <w:link w:val="CommentTextChar"/>
    <w:uiPriority w:val="99"/>
    <w:semiHidden/>
    <w:unhideWhenUsed/>
    <w:rsid w:val="007B4B9D"/>
    <w:pPr>
      <w:spacing w:line="240" w:lineRule="auto"/>
    </w:pPr>
    <w:rPr>
      <w:sz w:val="20"/>
      <w:szCs w:val="20"/>
    </w:rPr>
  </w:style>
  <w:style w:type="character" w:customStyle="1" w:styleId="CommentTextChar">
    <w:name w:val="Comment Text Char"/>
    <w:basedOn w:val="DefaultParagraphFont"/>
    <w:link w:val="CommentText"/>
    <w:uiPriority w:val="99"/>
    <w:semiHidden/>
    <w:rsid w:val="007B4B9D"/>
    <w:rPr>
      <w:sz w:val="20"/>
      <w:szCs w:val="20"/>
    </w:rPr>
  </w:style>
  <w:style w:type="paragraph" w:styleId="CommentSubject">
    <w:name w:val="annotation subject"/>
    <w:basedOn w:val="CommentText"/>
    <w:next w:val="CommentText"/>
    <w:link w:val="CommentSubjectChar"/>
    <w:uiPriority w:val="99"/>
    <w:semiHidden/>
    <w:unhideWhenUsed/>
    <w:rsid w:val="007B4B9D"/>
    <w:rPr>
      <w:b/>
      <w:bCs/>
    </w:rPr>
  </w:style>
  <w:style w:type="character" w:customStyle="1" w:styleId="CommentSubjectChar">
    <w:name w:val="Comment Subject Char"/>
    <w:basedOn w:val="CommentTextChar"/>
    <w:link w:val="CommentSubject"/>
    <w:uiPriority w:val="99"/>
    <w:semiHidden/>
    <w:rsid w:val="007B4B9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outdoorasian.com" TargetMode="External"/><Relationship Id="rId13" Type="http://schemas.microsoft.com/office/2011/relationships/commentsExtended" Target="commentsExtended.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comments" Target="comments.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washington@outdoorasian.com" TargetMode="External"/><Relationship Id="rId5" Type="http://schemas.openxmlformats.org/officeDocument/2006/relationships/styles" Target="styles.xml"/><Relationship Id="rId15" Type="http://schemas.microsoft.com/office/2018/08/relationships/commentsExtensible" Target="commentsExtensible.xml"/><Relationship Id="rId10" Type="http://schemas.openxmlformats.org/officeDocument/2006/relationships/hyperlink" Target="https://www.instagram.com/outdoorasian/" TargetMode="External"/><Relationship Id="rId4" Type="http://schemas.openxmlformats.org/officeDocument/2006/relationships/numbering" Target="numbering.xml"/><Relationship Id="rId9" Type="http://schemas.openxmlformats.org/officeDocument/2006/relationships/hyperlink" Target="https://www.facebook.com/OutdoorAsian/" TargetMode="Externa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est xmlns="133190c9-264c-4919-a2cc-56ad7cd23d18" xsi:nil="true"/>
    <StaffSteward xmlns="133190c9-264c-4919-a2cc-56ad7cd23d18">
      <UserInfo>
        <DisplayName/>
        <AccountId xsi:nil="true"/>
        <AccountType/>
      </UserInfo>
    </StaffSteward>
    <TaxCatchAll xmlns="aa4f2bdf-6b25-4144-be20-10ca686eaf3e" xsi:nil="true"/>
    <TaxKeywordTaxHTField xmlns="aa4f2bdf-6b25-4144-be20-10ca686eaf3e">
      <Terms xmlns="http://schemas.microsoft.com/office/infopath/2007/PartnerControls"/>
    </TaxKeywordTaxHTField>
    <_ip_UnifiedCompliancePolicyUIAction xmlns="http://schemas.microsoft.com/sharepoint/v3" xsi:nil="true"/>
    <lcf76f155ced4ddcb4097134ff3c332f xmlns="133190c9-264c-4919-a2cc-56ad7cd23d18">
      <Terms xmlns="http://schemas.microsoft.com/office/infopath/2007/PartnerControls"/>
    </lcf76f155ced4ddcb4097134ff3c332f>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AD423D20625D54CAE6423483E7B022C" ma:contentTypeVersion="24" ma:contentTypeDescription="Create a new document." ma:contentTypeScope="" ma:versionID="46682c9c6962c926a095a2bf13968987">
  <xsd:schema xmlns:xsd="http://www.w3.org/2001/XMLSchema" xmlns:xs="http://www.w3.org/2001/XMLSchema" xmlns:p="http://schemas.microsoft.com/office/2006/metadata/properties" xmlns:ns1="http://schemas.microsoft.com/sharepoint/v3" xmlns:ns2="133190c9-264c-4919-a2cc-56ad7cd23d18" xmlns:ns3="aa4f2bdf-6b25-4144-be20-10ca686eaf3e" targetNamespace="http://schemas.microsoft.com/office/2006/metadata/properties" ma:root="true" ma:fieldsID="a4cbe41558df4536081c3595139e6ae1" ns1:_="" ns2:_="" ns3:_="">
    <xsd:import namespace="http://schemas.microsoft.com/sharepoint/v3"/>
    <xsd:import namespace="133190c9-264c-4919-a2cc-56ad7cd23d18"/>
    <xsd:import namespace="aa4f2bdf-6b25-4144-be20-10ca686eaf3e"/>
    <xsd:element name="properties">
      <xsd:complexType>
        <xsd:sequence>
          <xsd:element name="documentManagement">
            <xsd:complexType>
              <xsd:all>
                <xsd:element ref="ns2:StaffSteward" minOccurs="0"/>
                <xsd:element ref="ns3:SharedWithUsers" minOccurs="0"/>
                <xsd:element ref="ns3:SharedWithDetails" minOccurs="0"/>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EventHashCode" minOccurs="0"/>
                <xsd:element ref="ns2:MediaServiceGenerationTime" minOccurs="0"/>
                <xsd:element ref="ns2:MediaServiceAutoKeyPoints" minOccurs="0"/>
                <xsd:element ref="ns2:MediaServiceKeyPoints" minOccurs="0"/>
                <xsd:element ref="ns3:TaxKeywordTaxHTField" minOccurs="0"/>
                <xsd:element ref="ns3:TaxCatchAll" minOccurs="0"/>
                <xsd:element ref="ns2:test" minOccurs="0"/>
                <xsd:element ref="ns2:MediaLengthInSeconds" minOccurs="0"/>
                <xsd:element ref="ns2:lcf76f155ced4ddcb4097134ff3c332f"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8" nillable="true" ma:displayName="Unified Compliance Policy Properties" ma:hidden="true" ma:internalName="_ip_UnifiedCompliancePolicyProperties" ma:readOnly="false">
      <xsd:simpleType>
        <xsd:restriction base="dms:Note"/>
      </xsd:simpleType>
    </xsd:element>
    <xsd:element name="_ip_UnifiedCompliancePolicyUIAction" ma:index="29" nillable="true" ma:displayName="Unified Compliance Policy UI Action" ma:hidden="true" ma:internalName="_ip_UnifiedCompliancePolicyUIAc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190c9-264c-4919-a2cc-56ad7cd23d18" elementFormDefault="qualified">
    <xsd:import namespace="http://schemas.microsoft.com/office/2006/documentManagement/types"/>
    <xsd:import namespace="http://schemas.microsoft.com/office/infopath/2007/PartnerControls"/>
    <xsd:element name="StaffSteward" ma:index="2" nillable="true" ma:displayName="Staff Steward" ma:format="Dropdown" ma:list="UserInfo" ma:SharePointGroup="0" ma:internalName="StaffSteward"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hidden="true" ma:internalName="MediaServiceAutoTags" ma:readOnly="true">
      <xsd:simpleType>
        <xsd:restriction base="dms:Text"/>
      </xsd:simpleType>
    </xsd:element>
    <xsd:element name="MediaServiceLocation" ma:index="14" nillable="true" ma:displayName="MediaServiceLocation" ma:description="" ma:hidden="true" ma:internalName="MediaServiceLocation" ma:readOnly="true">
      <xsd:simpleType>
        <xsd:restriction base="dms:Text"/>
      </xsd:simpleType>
    </xsd:element>
    <xsd:element name="MediaServiceOCR" ma:index="15" nillable="true" ma:displayName="MediaServiceOCR" ma:hidden="true" ma:internalName="MediaServiceOCR" ma:readOnly="true">
      <xsd:simpleType>
        <xsd:restriction base="dms:Note"/>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hidden="true" ma:internalName="MediaServiceKeyPoints" ma:readOnly="true">
      <xsd:simpleType>
        <xsd:restriction base="dms:Note"/>
      </xsd:simpleType>
    </xsd:element>
    <xsd:element name="test" ma:index="24" nillable="true" ma:displayName="test" ma:format="Dropdown" ma:hidden="true" ma:internalName="test" ma:readOnly="false">
      <xsd:simpleType>
        <xsd:restriction base="dms:Text">
          <xsd:maxLength value="255"/>
        </xsd:restriction>
      </xsd:simpleType>
    </xsd:element>
    <xsd:element name="MediaLengthInSeconds" ma:index="25" nillable="true" ma:displayName="Length (seconds)" ma:hidden="true"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b1afc93e-1e56-481d-8595-05a35311fa5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a4f2bdf-6b25-4144-be20-10ca686eaf3e" elementFormDefault="qualified">
    <xsd:import namespace="http://schemas.microsoft.com/office/2006/documentManagement/types"/>
    <xsd:import namespace="http://schemas.microsoft.com/office/infopath/2007/PartnerControls"/>
    <xsd:element name="SharedWithUsers" ma:index="8" nillable="true" ma:displayName="Shared With" ma:description=""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hidden="true" ma:internalName="SharedWithDetails" ma:readOnly="true">
      <xsd:simpleType>
        <xsd:restriction base="dms:Note"/>
      </xsd:simpleType>
    </xsd:element>
    <xsd:element name="TaxKeywordTaxHTField" ma:index="22" nillable="true" ma:taxonomy="true" ma:internalName="TaxKeywordTaxHTField" ma:taxonomyFieldName="TaxKeyword" ma:displayName="Enterprise Keywords" ma:readOnly="false" ma:fieldId="{23f27201-bee3-471e-b2e7-b64fd8b7ca38}" ma:taxonomyMulti="true" ma:sspId="b1afc93e-1e56-481d-8595-05a35311fa50" ma:termSetId="00000000-0000-0000-0000-000000000000" ma:anchorId="00000000-0000-0000-0000-000000000000" ma:open="true" ma:isKeyword="true">
      <xsd:complexType>
        <xsd:sequence>
          <xsd:element ref="pc:Terms" minOccurs="0" maxOccurs="1"/>
        </xsd:sequence>
      </xsd:complexType>
    </xsd:element>
    <xsd:element name="TaxCatchAll" ma:index="23" nillable="true" ma:displayName="Taxonomy Catch All Column" ma:hidden="true" ma:list="{68f46bc0-551a-4536-b81e-7b03bb9e2a07}" ma:internalName="TaxCatchAll" ma:readOnly="false" ma:showField="CatchAllData" ma:web="aa4f2bdf-6b25-4144-be20-10ca686eaf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C72077-E37F-4B05-9B24-C46F802D3C9F}">
  <ds:schemaRefs>
    <ds:schemaRef ds:uri="http://schemas.microsoft.com/office/2006/metadata/properties"/>
    <ds:schemaRef ds:uri="http://schemas.microsoft.com/office/infopath/2007/PartnerControls"/>
    <ds:schemaRef ds:uri="133190c9-264c-4919-a2cc-56ad7cd23d18"/>
    <ds:schemaRef ds:uri="aa4f2bdf-6b25-4144-be20-10ca686eaf3e"/>
  </ds:schemaRefs>
</ds:datastoreItem>
</file>

<file path=customXml/itemProps2.xml><?xml version="1.0" encoding="utf-8"?>
<ds:datastoreItem xmlns:ds="http://schemas.openxmlformats.org/officeDocument/2006/customXml" ds:itemID="{A73A0B36-9365-40B6-8971-A85FB3E4F2DA}">
  <ds:schemaRefs>
    <ds:schemaRef ds:uri="http://schemas.microsoft.com/sharepoint/v3/contenttype/forms"/>
  </ds:schemaRefs>
</ds:datastoreItem>
</file>

<file path=customXml/itemProps3.xml><?xml version="1.0" encoding="utf-8"?>
<ds:datastoreItem xmlns:ds="http://schemas.openxmlformats.org/officeDocument/2006/customXml" ds:itemID="{DB1AF034-78A5-45E2-B194-690F7A16FA54}"/>
</file>

<file path=docProps/app.xml><?xml version="1.0" encoding="utf-8"?>
<Properties xmlns="http://schemas.openxmlformats.org/officeDocument/2006/extended-properties" xmlns:vt="http://schemas.openxmlformats.org/officeDocument/2006/docPropsVTypes">
  <Template>Normal</Template>
  <TotalTime>7</TotalTime>
  <Pages>2</Pages>
  <Words>533</Words>
  <Characters>3042</Characters>
  <Application>Microsoft Office Word</Application>
  <DocSecurity>0</DocSecurity>
  <Lines>25</Lines>
  <Paragraphs>7</Paragraphs>
  <ScaleCrop>false</ScaleCrop>
  <Company/>
  <LinksUpToDate>false</LinksUpToDate>
  <CharactersWithSpaces>3568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 Benetua</dc:creator>
  <cp:lastModifiedBy>Michelle Benetua</cp:lastModifiedBy>
  <cp:revision>11</cp:revision>
  <dcterms:created xsi:type="dcterms:W3CDTF">2022-01-05T22:54:00Z</dcterms:created>
  <dcterms:modified xsi:type="dcterms:W3CDTF">2022-01-05T23:01:00Z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0x0101007AD423D20625D54CAE6423483E7B022C</vt:lpwstr>
  </property>
  <property fmtid="{D5CDD505-2E9C-101B-9397-08002B2CF9AE}" pid="3" name="TaxKeyword">
    <vt:lpwstr/>
  </property>
</Properties>
</file>